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12</cp:revision>
  <cp:lastPrinted>2024-03-13T06:31:00Z</cp:lastPrinted>
  <dcterms:created xsi:type="dcterms:W3CDTF">2025-05-14T13:54:00Z</dcterms:created>
  <dcterms:modified xsi:type="dcterms:W3CDTF">2025-10-10T10:29:00Z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